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6E949" w14:textId="18EC53E1" w:rsidR="00C8389D" w:rsidRDefault="005A13F1" w:rsidP="00C8389D">
      <w:pPr>
        <w:rPr>
          <w:rFonts w:ascii="D-DIN" w:hAnsi="D-DIN"/>
          <w:b/>
          <w:bCs/>
          <w:sz w:val="32"/>
          <w:szCs w:val="32"/>
        </w:rPr>
      </w:pPr>
      <w:r w:rsidRPr="00390739">
        <w:rPr>
          <w:rFonts w:ascii="D-DIN" w:hAnsi="D-DIN" w:cs="DIN Pro Cond Bold"/>
          <w:i/>
          <w:noProof/>
          <w:lang w:eastAsia="fr-FR"/>
        </w:rPr>
        <w:drawing>
          <wp:anchor distT="0" distB="0" distL="114300" distR="114300" simplePos="0" relativeHeight="251679744" behindDoc="0" locked="0" layoutInCell="1" allowOverlap="1" wp14:anchorId="5A2CB49A" wp14:editId="2025BB35">
            <wp:simplePos x="0" y="0"/>
            <wp:positionH relativeFrom="column">
              <wp:posOffset>-2328</wp:posOffset>
            </wp:positionH>
            <wp:positionV relativeFrom="paragraph">
              <wp:posOffset>-2328</wp:posOffset>
            </wp:positionV>
            <wp:extent cx="491066" cy="491066"/>
            <wp:effectExtent l="0" t="0" r="4445" b="444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59" cy="496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389D" w:rsidRPr="00F80B45">
        <w:rPr>
          <w:rFonts w:ascii="D-DIN" w:hAnsi="D-DIN" w:cs="DIN Pro Cond Bold"/>
          <w:i/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0F66AC07" wp14:editId="187E474F">
            <wp:simplePos x="0" y="0"/>
            <wp:positionH relativeFrom="margin">
              <wp:posOffset>5221605</wp:posOffset>
            </wp:positionH>
            <wp:positionV relativeFrom="paragraph">
              <wp:posOffset>-2328</wp:posOffset>
            </wp:positionV>
            <wp:extent cx="381000" cy="381000"/>
            <wp:effectExtent l="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78" cy="385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3BF6EF" w14:textId="7C99F401" w:rsidR="00C8389D" w:rsidRDefault="00C8389D" w:rsidP="00C8389D">
      <w:pPr>
        <w:rPr>
          <w:rFonts w:ascii="D-DIN" w:hAnsi="D-DIN"/>
          <w:b/>
          <w:bCs/>
          <w:sz w:val="32"/>
          <w:szCs w:val="32"/>
        </w:rPr>
      </w:pPr>
      <w:r>
        <w:rPr>
          <w:rFonts w:ascii="D-DIN" w:hAnsi="D-DI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09D8D8" wp14:editId="7A6B94A9">
                <wp:simplePos x="0" y="0"/>
                <wp:positionH relativeFrom="column">
                  <wp:posOffset>4984538</wp:posOffset>
                </wp:positionH>
                <wp:positionV relativeFrom="paragraph">
                  <wp:posOffset>115358</wp:posOffset>
                </wp:positionV>
                <wp:extent cx="922444" cy="296333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444" cy="2963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5BD4F5" w14:textId="0D7C82FA" w:rsidR="00C8389D" w:rsidRDefault="00C8389D">
                            <w:r>
                              <w:rPr>
                                <w:rFonts w:ascii="D-DIN" w:hAnsi="D-DIN"/>
                              </w:rPr>
                              <w:t>2 heures</w:t>
                            </w:r>
                            <w:r w:rsidR="005A13F1">
                              <w:rPr>
                                <w:rFonts w:ascii="D-DIN" w:hAnsi="D-DIN"/>
                              </w:rPr>
                              <w:t xml:space="preserve"> 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3E09D8D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92.5pt;margin-top:9.1pt;width:72.65pt;height:2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" filled="f" stroked="f" strokeweight=".5pt">
                <v:textbox>
                  <w:txbxContent>
                    <w:p w14:paraId="6C5BD4F5" w14:textId="0D7C82FA" w:rsidR="00C8389D" w:rsidRDefault="00C8389D">
                      <w:r>
                        <w:rPr>
                          <w:rFonts w:ascii="D-DIN" w:hAnsi="D-DIN"/>
                        </w:rPr>
                        <w:t>2 heures</w:t>
                      </w:r>
                      <w:r w:rsidR="005A13F1">
                        <w:rPr>
                          <w:rFonts w:ascii="D-DIN" w:hAnsi="D-DIN"/>
                        </w:rPr>
                        <w:t xml:space="preserve"> 30</w:t>
                      </w:r>
                    </w:p>
                  </w:txbxContent>
                </v:textbox>
              </v:shape>
            </w:pict>
          </mc:Fallback>
        </mc:AlternateContent>
      </w:r>
    </w:p>
    <w:p w14:paraId="5B1538CF" w14:textId="7502844A" w:rsidR="00C8389D" w:rsidRDefault="00C8389D" w:rsidP="00C8389D">
      <w:pPr>
        <w:rPr>
          <w:rFonts w:ascii="D-DIN" w:hAnsi="D-DIN"/>
          <w:b/>
          <w:bCs/>
          <w:sz w:val="32"/>
          <w:szCs w:val="32"/>
        </w:rPr>
      </w:pPr>
    </w:p>
    <w:p w14:paraId="7655F3A3" w14:textId="08C35CAF" w:rsidR="008E3C63" w:rsidRDefault="005A13F1" w:rsidP="005A13F1">
      <w:pPr>
        <w:jc w:val="center"/>
        <w:rPr>
          <w:rFonts w:ascii="D-DIN" w:hAnsi="D-DIN"/>
          <w:b/>
          <w:bCs/>
          <w:sz w:val="32"/>
          <w:szCs w:val="32"/>
        </w:rPr>
      </w:pPr>
      <w:r w:rsidRPr="005A13F1">
        <w:rPr>
          <w:rFonts w:ascii="D-DIN" w:hAnsi="D-DIN"/>
          <w:b/>
          <w:bCs/>
          <w:sz w:val="32"/>
          <w:szCs w:val="32"/>
        </w:rPr>
        <w:t>Opérations militaires et communication</w:t>
      </w:r>
    </w:p>
    <w:p w14:paraId="49C75D06" w14:textId="77777777" w:rsidR="005A13F1" w:rsidRDefault="005A13F1" w:rsidP="005A13F1">
      <w:pPr>
        <w:jc w:val="center"/>
        <w:rPr>
          <w:rFonts w:ascii="D-DIN" w:hAnsi="D-DIN"/>
          <w:b/>
          <w:bCs/>
          <w:sz w:val="32"/>
          <w:szCs w:val="32"/>
        </w:rPr>
      </w:pPr>
    </w:p>
    <w:p w14:paraId="2D6A618F" w14:textId="51C1DAB5" w:rsidR="008E3C63" w:rsidRDefault="00063154" w:rsidP="008E3C63">
      <w:pPr>
        <w:rPr>
          <w:rFonts w:ascii="D-DIN" w:hAnsi="D-DIN"/>
        </w:rPr>
      </w:pPr>
      <w:r w:rsidRPr="008E3C63">
        <w:rPr>
          <w:rFonts w:ascii="D-DIN" w:hAnsi="D-DIN"/>
        </w:rPr>
        <w:t>•</w:t>
      </w:r>
      <w:r>
        <w:rPr>
          <w:rFonts w:ascii="D-DIN" w:hAnsi="D-DIN"/>
        </w:rPr>
        <w:t xml:space="preserve"> </w:t>
      </w:r>
      <w:r w:rsidRPr="00DE0DA4">
        <w:rPr>
          <w:rFonts w:ascii="D-DIN" w:hAnsi="D-DIN"/>
          <w:b/>
          <w:bCs/>
        </w:rPr>
        <w:t>Auteur :</w:t>
      </w:r>
      <w:r>
        <w:rPr>
          <w:rFonts w:ascii="D-DIN" w:hAnsi="D-DIN"/>
        </w:rPr>
        <w:t xml:space="preserve"> </w:t>
      </w:r>
      <w:r w:rsidR="005A13F1">
        <w:rPr>
          <w:rFonts w:ascii="D-DIN" w:hAnsi="D-DIN"/>
        </w:rPr>
        <w:t>Benjamin Raoult</w:t>
      </w:r>
    </w:p>
    <w:p w14:paraId="1D4676D3" w14:textId="55F600D9" w:rsidR="008E3C63" w:rsidRDefault="008E3C63" w:rsidP="008E3C63">
      <w:pPr>
        <w:rPr>
          <w:rFonts w:ascii="D-DIN" w:hAnsi="D-DIN"/>
        </w:rPr>
      </w:pPr>
    </w:p>
    <w:p w14:paraId="3AE3BA93" w14:textId="47CA5CEE" w:rsidR="008E3C63" w:rsidRPr="008E3C63" w:rsidRDefault="008E3C63" w:rsidP="008E3C63">
      <w:pPr>
        <w:rPr>
          <w:rFonts w:ascii="D-DIN" w:hAnsi="D-DIN"/>
        </w:rPr>
      </w:pPr>
      <w:r w:rsidRPr="008E3C63">
        <w:rPr>
          <w:rFonts w:ascii="D-DIN" w:hAnsi="D-DIN"/>
        </w:rPr>
        <w:t>•</w:t>
      </w:r>
      <w:r>
        <w:rPr>
          <w:rFonts w:ascii="D-DIN" w:hAnsi="D-DIN"/>
        </w:rPr>
        <w:t xml:space="preserve"> </w:t>
      </w:r>
      <w:r w:rsidRPr="00DE0DA4">
        <w:rPr>
          <w:rFonts w:ascii="D-DIN" w:hAnsi="D-DIN"/>
          <w:b/>
          <w:bCs/>
        </w:rPr>
        <w:t>Environnement professionnel :</w:t>
      </w:r>
      <w:r w:rsidRPr="008E3C63">
        <w:rPr>
          <w:rFonts w:ascii="D-DIN" w:hAnsi="D-DIN"/>
        </w:rPr>
        <w:t xml:space="preserve"> armée de Terre</w:t>
      </w:r>
    </w:p>
    <w:p w14:paraId="0DBDF059" w14:textId="7D581BF1" w:rsidR="008E3C63" w:rsidRPr="008E3C63" w:rsidRDefault="008E3C63" w:rsidP="008E3C63">
      <w:pPr>
        <w:rPr>
          <w:rFonts w:ascii="D-DIN" w:hAnsi="D-DIN"/>
        </w:rPr>
      </w:pPr>
    </w:p>
    <w:p w14:paraId="32055057" w14:textId="4DC546CD" w:rsidR="008E3C63" w:rsidRDefault="008E3C63" w:rsidP="008E3C63">
      <w:pPr>
        <w:rPr>
          <w:rFonts w:ascii="D-DIN" w:hAnsi="D-DIN"/>
        </w:rPr>
      </w:pPr>
      <w:r w:rsidRPr="008E3C63">
        <w:rPr>
          <w:rFonts w:ascii="D-DIN" w:hAnsi="D-DIN"/>
        </w:rPr>
        <w:t xml:space="preserve">• </w:t>
      </w:r>
      <w:r w:rsidRPr="00DE0DA4">
        <w:rPr>
          <w:rFonts w:ascii="D-DIN" w:hAnsi="D-DIN"/>
          <w:b/>
          <w:bCs/>
        </w:rPr>
        <w:t xml:space="preserve">Public : </w:t>
      </w:r>
      <w:r w:rsidRPr="008E3C63">
        <w:rPr>
          <w:rFonts w:ascii="D-DIN" w:hAnsi="D-DIN"/>
        </w:rPr>
        <w:t>officiers, sous-officiers, militaires du rang de l’armée de Terre</w:t>
      </w:r>
    </w:p>
    <w:p w14:paraId="6EEA07DC" w14:textId="024F612B" w:rsidR="008E3C63" w:rsidRDefault="008E3C63" w:rsidP="008E3C63">
      <w:pPr>
        <w:rPr>
          <w:rFonts w:ascii="D-DIN" w:hAnsi="D-DIN"/>
        </w:rPr>
      </w:pPr>
    </w:p>
    <w:p w14:paraId="584645A9" w14:textId="7140B5F4" w:rsidR="008E3C63" w:rsidRDefault="008E3C63" w:rsidP="005A13F1">
      <w:pPr>
        <w:rPr>
          <w:rFonts w:ascii="D-DIN" w:hAnsi="D-DIN"/>
        </w:rPr>
      </w:pPr>
      <w:r w:rsidRPr="008E3C63">
        <w:rPr>
          <w:rFonts w:ascii="D-DIN" w:hAnsi="D-DIN"/>
        </w:rPr>
        <w:t xml:space="preserve">• </w:t>
      </w:r>
      <w:r w:rsidRPr="00DE0DA4">
        <w:rPr>
          <w:rFonts w:ascii="D-DIN" w:hAnsi="D-DIN"/>
          <w:b/>
          <w:bCs/>
        </w:rPr>
        <w:t xml:space="preserve">Domaine d’activité : </w:t>
      </w:r>
      <w:r w:rsidR="005A13F1" w:rsidRPr="005A13F1">
        <w:rPr>
          <w:rFonts w:ascii="D-DIN" w:hAnsi="D-DIN"/>
        </w:rPr>
        <w:t>la lutte contre le terrorisme</w:t>
      </w:r>
    </w:p>
    <w:p w14:paraId="759FA981" w14:textId="77777777" w:rsidR="008E3C63" w:rsidRDefault="008E3C63" w:rsidP="008E3C63">
      <w:pPr>
        <w:rPr>
          <w:rFonts w:ascii="D-DIN" w:hAnsi="D-DIN"/>
        </w:rPr>
      </w:pPr>
    </w:p>
    <w:p w14:paraId="0F963DA7" w14:textId="2C0F7667" w:rsidR="008E3C63" w:rsidRPr="008E3C63" w:rsidRDefault="005A13F1" w:rsidP="005A13F1">
      <w:pPr>
        <w:spacing w:line="276" w:lineRule="auto"/>
        <w:jc w:val="both"/>
        <w:rPr>
          <w:rFonts w:ascii="D-DIN" w:hAnsi="D-DIN"/>
        </w:rPr>
      </w:pPr>
      <w:r w:rsidRPr="005A13F1">
        <w:rPr>
          <w:rFonts w:ascii="D-DIN" w:hAnsi="D-DIN"/>
        </w:rPr>
        <w:t>Cette fiche propose un focus sur les opérations anti-terroristes. A partir de différents documents, les apprenants découvrent la situation dans la région du Sahel et la mission Barkhane. Elle permet également d’acquérir le lexique relatif à la lutte anti-terroriste et de rendre compte à l’oral et à l’écrit.</w:t>
      </w:r>
    </w:p>
    <w:p w14:paraId="44F67387" w14:textId="45EF0064" w:rsidR="008E3C63" w:rsidRDefault="00C8389D" w:rsidP="008E3C63">
      <w:pPr>
        <w:rPr>
          <w:rFonts w:ascii="D-DIN" w:hAnsi="D-DIN"/>
        </w:rPr>
      </w:pPr>
      <w:r w:rsidRPr="00854B56">
        <w:rPr>
          <w:rFonts w:ascii="D-DIN" w:hAnsi="D-DIN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61312" behindDoc="0" locked="0" layoutInCell="1" allowOverlap="1" wp14:anchorId="3B1951F6" wp14:editId="4CD46511">
            <wp:simplePos x="0" y="0"/>
            <wp:positionH relativeFrom="column">
              <wp:posOffset>-2328</wp:posOffset>
            </wp:positionH>
            <wp:positionV relativeFrom="paragraph">
              <wp:posOffset>168062</wp:posOffset>
            </wp:positionV>
            <wp:extent cx="254000" cy="352961"/>
            <wp:effectExtent l="0" t="0" r="0" b="3175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alo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006" cy="357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09DC34" w14:textId="28F2EE89" w:rsidR="008E3C63" w:rsidRPr="00C8389D" w:rsidRDefault="00C8389D" w:rsidP="00C8389D">
      <w:pPr>
        <w:ind w:firstLine="360"/>
        <w:rPr>
          <w:rFonts w:ascii="D-DIN" w:hAnsi="D-DIN"/>
          <w:sz w:val="32"/>
          <w:szCs w:val="32"/>
        </w:rPr>
      </w:pPr>
      <w:r>
        <w:rPr>
          <w:rFonts w:ascii="D-DIN" w:hAnsi="D-DIN"/>
        </w:rPr>
        <w:t xml:space="preserve"> </w:t>
      </w:r>
      <w:r w:rsidR="008E3C63">
        <w:rPr>
          <w:rFonts w:ascii="D-DIN" w:hAnsi="D-DIN"/>
        </w:rPr>
        <w:t xml:space="preserve"> </w:t>
      </w:r>
      <w:r w:rsidR="008E3C63" w:rsidRPr="00C8389D">
        <w:rPr>
          <w:rFonts w:ascii="D-DIN" w:hAnsi="D-DIN"/>
          <w:b/>
          <w:bCs/>
          <w:sz w:val="32"/>
          <w:szCs w:val="32"/>
        </w:rPr>
        <w:t>Objectifs :</w:t>
      </w:r>
    </w:p>
    <w:p w14:paraId="09623AA1" w14:textId="35E79E20" w:rsidR="008E3C63" w:rsidRDefault="008E3C63" w:rsidP="008E3C63">
      <w:pPr>
        <w:rPr>
          <w:rFonts w:ascii="D-DIN" w:hAnsi="D-DIN"/>
        </w:rPr>
      </w:pPr>
    </w:p>
    <w:p w14:paraId="37994F00" w14:textId="77777777" w:rsidR="005A13F1" w:rsidRPr="005A13F1" w:rsidRDefault="0077195D" w:rsidP="0057251F">
      <w:pPr>
        <w:pStyle w:val="Paragraphedeliste"/>
        <w:numPr>
          <w:ilvl w:val="0"/>
          <w:numId w:val="1"/>
        </w:numPr>
        <w:rPr>
          <w:rFonts w:ascii="D-DIN" w:hAnsi="D-DIN"/>
          <w:color w:val="BFBFBF" w:themeColor="background1" w:themeShade="BF"/>
          <w:sz w:val="24"/>
        </w:rPr>
      </w:pPr>
      <w:r w:rsidRPr="005A13F1">
        <w:rPr>
          <w:rFonts w:ascii="D-DIN" w:hAnsi="D-DIN"/>
          <w:b/>
          <w:sz w:val="24"/>
        </w:rPr>
        <w:t>La tâche finale :</w:t>
      </w:r>
      <w:r w:rsidRPr="005A13F1">
        <w:rPr>
          <w:rFonts w:ascii="D-DIN" w:hAnsi="D-DIN"/>
          <w:sz w:val="24"/>
        </w:rPr>
        <w:t xml:space="preserve"> </w:t>
      </w:r>
      <w:r w:rsidR="005A13F1" w:rsidRPr="005A13F1">
        <w:rPr>
          <w:rFonts w:ascii="D-DIN" w:hAnsi="D-DIN"/>
          <w:sz w:val="24"/>
        </w:rPr>
        <w:t>Mener une opération anti-terroristes.</w:t>
      </w:r>
    </w:p>
    <w:p w14:paraId="446F5F01" w14:textId="563E7971" w:rsidR="0077195D" w:rsidRPr="005A13F1" w:rsidRDefault="0077195D" w:rsidP="005A13F1">
      <w:pPr>
        <w:pStyle w:val="Paragraphedeliste"/>
        <w:numPr>
          <w:ilvl w:val="0"/>
          <w:numId w:val="1"/>
        </w:numPr>
        <w:rPr>
          <w:rFonts w:ascii="D-DIN" w:hAnsi="D-DIN"/>
          <w:color w:val="BFBFBF" w:themeColor="background1" w:themeShade="BF"/>
          <w:sz w:val="24"/>
        </w:rPr>
      </w:pPr>
      <w:r w:rsidRPr="005A13F1">
        <w:rPr>
          <w:rFonts w:ascii="D-DIN" w:hAnsi="D-DIN"/>
          <w:b/>
          <w:sz w:val="24"/>
        </w:rPr>
        <w:t>Savoir-faire langagiers</w:t>
      </w:r>
      <w:r w:rsidRPr="005A13F1">
        <w:rPr>
          <w:rFonts w:ascii="D-DIN" w:hAnsi="D-DIN"/>
          <w:sz w:val="24"/>
        </w:rPr>
        <w:t xml:space="preserve"> : </w:t>
      </w:r>
    </w:p>
    <w:p w14:paraId="3982F9CB" w14:textId="2B8ED51C" w:rsidR="005A13F1" w:rsidRPr="005A13F1" w:rsidRDefault="005A13F1" w:rsidP="005A13F1">
      <w:pPr>
        <w:pStyle w:val="Paragraphedeliste"/>
        <w:ind w:left="708"/>
        <w:rPr>
          <w:rFonts w:ascii="D-DIN" w:hAnsi="D-DIN"/>
          <w:color w:val="000000" w:themeColor="text1"/>
          <w:sz w:val="24"/>
        </w:rPr>
      </w:pPr>
      <w:r w:rsidRPr="005A13F1">
        <w:rPr>
          <w:rFonts w:ascii="D-DIN" w:hAnsi="D-DIN"/>
          <w:color w:val="000000" w:themeColor="text1"/>
          <w:sz w:val="24"/>
        </w:rPr>
        <w:t>- Comprendre une vidéo institutionnelle sur une opération militaire</w:t>
      </w:r>
    </w:p>
    <w:p w14:paraId="088449FE" w14:textId="2E9B6CB3" w:rsidR="005A13F1" w:rsidRPr="005A13F1" w:rsidRDefault="005A13F1" w:rsidP="005A13F1">
      <w:pPr>
        <w:pStyle w:val="Paragraphedeliste"/>
        <w:ind w:left="708"/>
        <w:rPr>
          <w:rFonts w:ascii="D-DIN" w:hAnsi="D-DIN"/>
          <w:color w:val="000000" w:themeColor="text1"/>
          <w:sz w:val="24"/>
        </w:rPr>
      </w:pPr>
      <w:r w:rsidRPr="005A13F1">
        <w:rPr>
          <w:rFonts w:ascii="D-DIN" w:hAnsi="D-DIN"/>
          <w:color w:val="000000" w:themeColor="text1"/>
          <w:sz w:val="24"/>
        </w:rPr>
        <w:t>- Planifier une opération anti-terroriste</w:t>
      </w:r>
    </w:p>
    <w:p w14:paraId="35C5CE73" w14:textId="561751BD" w:rsidR="005A13F1" w:rsidRPr="005A13F1" w:rsidRDefault="005A13F1" w:rsidP="005A13F1">
      <w:pPr>
        <w:pStyle w:val="Paragraphedeliste"/>
        <w:ind w:left="708"/>
        <w:rPr>
          <w:rFonts w:ascii="D-DIN" w:hAnsi="D-DIN"/>
          <w:color w:val="000000" w:themeColor="text1"/>
          <w:sz w:val="24"/>
        </w:rPr>
      </w:pPr>
      <w:r w:rsidRPr="005A13F1">
        <w:rPr>
          <w:rFonts w:ascii="D-DIN" w:hAnsi="D-DIN"/>
          <w:color w:val="000000" w:themeColor="text1"/>
          <w:sz w:val="24"/>
        </w:rPr>
        <w:t>- Rédiger un compte rendu d’une opération militaire</w:t>
      </w:r>
    </w:p>
    <w:p w14:paraId="7F9C7842" w14:textId="77777777" w:rsidR="0077195D" w:rsidRDefault="0077195D" w:rsidP="0077195D">
      <w:pPr>
        <w:pStyle w:val="Paragraphedeliste"/>
        <w:numPr>
          <w:ilvl w:val="0"/>
          <w:numId w:val="1"/>
        </w:numPr>
        <w:rPr>
          <w:rFonts w:ascii="D-DIN" w:hAnsi="D-DIN"/>
          <w:sz w:val="24"/>
        </w:rPr>
      </w:pPr>
      <w:r w:rsidRPr="00D17C4D">
        <w:rPr>
          <w:rFonts w:ascii="D-DIN" w:hAnsi="D-DIN"/>
          <w:b/>
          <w:sz w:val="24"/>
        </w:rPr>
        <w:t>Outils langagiers </w:t>
      </w:r>
      <w:r w:rsidRPr="00D17C4D">
        <w:rPr>
          <w:rFonts w:ascii="D-DIN" w:hAnsi="D-DIN"/>
          <w:sz w:val="24"/>
        </w:rPr>
        <w:t xml:space="preserve">: </w:t>
      </w:r>
    </w:p>
    <w:p w14:paraId="5A374070" w14:textId="2A9AD798" w:rsidR="005A13F1" w:rsidRPr="005A13F1" w:rsidRDefault="005A13F1" w:rsidP="005A13F1">
      <w:pPr>
        <w:pStyle w:val="Paragraphedeliste"/>
        <w:ind w:left="709"/>
        <w:rPr>
          <w:rFonts w:ascii="D-DIN" w:hAnsi="D-DIN"/>
          <w:color w:val="000000" w:themeColor="text1"/>
          <w:sz w:val="24"/>
        </w:rPr>
      </w:pPr>
      <w:r>
        <w:rPr>
          <w:rFonts w:ascii="D-DIN" w:hAnsi="D-DIN"/>
          <w:color w:val="000000" w:themeColor="text1"/>
          <w:sz w:val="24"/>
        </w:rPr>
        <w:t xml:space="preserve">- </w:t>
      </w:r>
      <w:r w:rsidRPr="005A13F1">
        <w:rPr>
          <w:rFonts w:ascii="D-DIN" w:hAnsi="D-DIN"/>
          <w:color w:val="000000" w:themeColor="text1"/>
          <w:sz w:val="24"/>
        </w:rPr>
        <w:t>Grammaire : la forme passive au passé composé</w:t>
      </w:r>
    </w:p>
    <w:p w14:paraId="65F815FC" w14:textId="14AFDC76" w:rsidR="0044418E" w:rsidRPr="0077195D" w:rsidRDefault="005A13F1" w:rsidP="005A13F1">
      <w:pPr>
        <w:pStyle w:val="Paragraphedeliste"/>
        <w:ind w:left="709"/>
        <w:rPr>
          <w:rFonts w:ascii="D-DIN" w:hAnsi="D-DIN"/>
          <w:color w:val="BFBFBF" w:themeColor="background1" w:themeShade="BF"/>
          <w:sz w:val="24"/>
        </w:rPr>
      </w:pPr>
      <w:r w:rsidRPr="005A13F1">
        <w:rPr>
          <w:rFonts w:ascii="D-DIN" w:hAnsi="D-DIN"/>
          <w:color w:val="000000" w:themeColor="text1"/>
          <w:sz w:val="24"/>
        </w:rPr>
        <w:t>- Vocabulaire : le lexique relatif aux opérations anti-terroristes</w:t>
      </w:r>
    </w:p>
    <w:p w14:paraId="19293725" w14:textId="33346CB0" w:rsidR="008E3C63" w:rsidRDefault="008E3C63" w:rsidP="008E3C63">
      <w:pPr>
        <w:rPr>
          <w:rFonts w:ascii="D-DIN" w:hAnsi="D-DIN"/>
        </w:rPr>
      </w:pPr>
    </w:p>
    <w:p w14:paraId="7D3A6417" w14:textId="25243897" w:rsidR="0044418E" w:rsidRDefault="0044418E" w:rsidP="0044418E">
      <w:pPr>
        <w:rPr>
          <w:rFonts w:ascii="D-DIN" w:hAnsi="D-DIN"/>
          <w:b/>
          <w:bCs/>
          <w:sz w:val="32"/>
          <w:szCs w:val="32"/>
        </w:rPr>
      </w:pPr>
      <w:r w:rsidRPr="0044418E">
        <w:rPr>
          <w:rFonts w:ascii="D-DIN" w:hAnsi="D-DIN"/>
          <w:b/>
          <w:bCs/>
          <w:noProof/>
          <w:sz w:val="32"/>
          <w:szCs w:val="32"/>
          <w:lang w:eastAsia="fr-FR"/>
        </w:rPr>
        <w:drawing>
          <wp:anchor distT="0" distB="0" distL="114300" distR="114300" simplePos="0" relativeHeight="251666432" behindDoc="0" locked="0" layoutInCell="1" allowOverlap="1" wp14:anchorId="6A1EBCE9" wp14:editId="38422A0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4000" cy="352961"/>
            <wp:effectExtent l="0" t="0" r="0" b="317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alo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006" cy="357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D-DIN" w:hAnsi="D-DIN"/>
          <w:b/>
          <w:bCs/>
          <w:sz w:val="32"/>
          <w:szCs w:val="32"/>
        </w:rPr>
        <w:t xml:space="preserve">       </w:t>
      </w:r>
      <w:r w:rsidRPr="0044418E">
        <w:rPr>
          <w:rFonts w:ascii="D-DIN" w:hAnsi="D-DIN"/>
          <w:b/>
          <w:bCs/>
          <w:sz w:val="32"/>
          <w:szCs w:val="32"/>
        </w:rPr>
        <w:t>Matériel :</w:t>
      </w:r>
    </w:p>
    <w:p w14:paraId="196647BE" w14:textId="03DB06A4" w:rsidR="0044418E" w:rsidRDefault="0044418E" w:rsidP="0044418E">
      <w:pPr>
        <w:rPr>
          <w:rFonts w:ascii="D-DIN" w:hAnsi="D-DIN"/>
          <w:b/>
          <w:bCs/>
          <w:sz w:val="32"/>
          <w:szCs w:val="32"/>
        </w:rPr>
      </w:pPr>
    </w:p>
    <w:p w14:paraId="049A6C8E" w14:textId="6ED804AC" w:rsidR="0044418E" w:rsidRPr="00DE0DA4" w:rsidRDefault="0044418E" w:rsidP="00526A3D">
      <w:pPr>
        <w:pStyle w:val="Paragraphedeliste"/>
        <w:numPr>
          <w:ilvl w:val="0"/>
          <w:numId w:val="3"/>
        </w:numPr>
        <w:rPr>
          <w:rFonts w:ascii="D-DIN" w:hAnsi="D-DIN"/>
          <w:b/>
          <w:bCs/>
          <w:sz w:val="24"/>
        </w:rPr>
      </w:pPr>
      <w:proofErr w:type="gramStart"/>
      <w:r w:rsidRPr="00DE0DA4">
        <w:rPr>
          <w:rFonts w:ascii="D-DIN" w:hAnsi="D-DIN"/>
          <w:b/>
          <w:bCs/>
          <w:sz w:val="24"/>
        </w:rPr>
        <w:t>Fiche enseignant</w:t>
      </w:r>
      <w:proofErr w:type="gramEnd"/>
    </w:p>
    <w:p w14:paraId="70383A4F" w14:textId="1C990421" w:rsidR="0044418E" w:rsidRPr="00DE0DA4" w:rsidRDefault="0044418E" w:rsidP="00526A3D">
      <w:pPr>
        <w:pStyle w:val="Paragraphedeliste"/>
        <w:numPr>
          <w:ilvl w:val="0"/>
          <w:numId w:val="3"/>
        </w:numPr>
        <w:rPr>
          <w:rFonts w:ascii="D-DIN" w:hAnsi="D-DIN"/>
          <w:b/>
          <w:bCs/>
          <w:sz w:val="24"/>
        </w:rPr>
      </w:pPr>
      <w:r w:rsidRPr="00DE0DA4">
        <w:rPr>
          <w:rFonts w:ascii="D-DIN" w:hAnsi="D-DIN"/>
          <w:b/>
          <w:bCs/>
          <w:sz w:val="24"/>
        </w:rPr>
        <w:t>Fiche apprenant</w:t>
      </w:r>
    </w:p>
    <w:p w14:paraId="354033D7" w14:textId="6F9B4AA6" w:rsidR="0044418E" w:rsidRPr="00DE0DA4" w:rsidRDefault="0044418E" w:rsidP="00526A3D">
      <w:pPr>
        <w:pStyle w:val="Paragraphedeliste"/>
        <w:numPr>
          <w:ilvl w:val="0"/>
          <w:numId w:val="3"/>
        </w:numPr>
        <w:rPr>
          <w:rFonts w:ascii="D-DIN" w:hAnsi="D-DIN"/>
          <w:b/>
          <w:bCs/>
          <w:sz w:val="24"/>
        </w:rPr>
      </w:pPr>
      <w:r w:rsidRPr="00DE0DA4">
        <w:rPr>
          <w:rFonts w:ascii="D-DIN" w:hAnsi="D-DIN"/>
          <w:b/>
          <w:bCs/>
          <w:sz w:val="24"/>
        </w:rPr>
        <w:t>Transcription</w:t>
      </w:r>
    </w:p>
    <w:p w14:paraId="0F8AB4DC" w14:textId="69ACF35F" w:rsidR="0044418E" w:rsidRPr="0044418E" w:rsidRDefault="0044418E" w:rsidP="00526A3D">
      <w:pPr>
        <w:pStyle w:val="Paragraphedeliste"/>
        <w:numPr>
          <w:ilvl w:val="0"/>
          <w:numId w:val="3"/>
        </w:numPr>
        <w:rPr>
          <w:rFonts w:ascii="D-DIN" w:hAnsi="D-DIN"/>
          <w:b/>
          <w:bCs/>
        </w:rPr>
      </w:pPr>
      <w:r w:rsidRPr="00DE0DA4">
        <w:rPr>
          <w:rFonts w:ascii="D-DIN" w:hAnsi="D-DIN"/>
          <w:b/>
          <w:bCs/>
          <w:sz w:val="24"/>
        </w:rPr>
        <w:t>Vidéo</w:t>
      </w:r>
      <w:r>
        <w:rPr>
          <w:rFonts w:ascii="D-DIN" w:hAnsi="D-DIN"/>
          <w:sz w:val="24"/>
        </w:rPr>
        <w:t xml:space="preserve"> : </w:t>
      </w:r>
      <w:r w:rsidR="005A13F1" w:rsidRPr="005A13F1">
        <w:rPr>
          <w:rFonts w:ascii="D-DIN" w:hAnsi="D-DIN"/>
          <w:sz w:val="24"/>
        </w:rPr>
        <w:t xml:space="preserve">Focus Défense - </w:t>
      </w:r>
      <w:r w:rsidR="005A13F1">
        <w:rPr>
          <w:rFonts w:ascii="D-DIN" w:hAnsi="D-DIN"/>
          <w:sz w:val="24"/>
        </w:rPr>
        <w:t>L</w:t>
      </w:r>
      <w:r w:rsidR="005A13F1" w:rsidRPr="005A13F1">
        <w:rPr>
          <w:rFonts w:ascii="D-DIN" w:hAnsi="D-DIN"/>
          <w:sz w:val="24"/>
        </w:rPr>
        <w:t xml:space="preserve">a présence des armées françaises au Sahel </w:t>
      </w:r>
      <w:r w:rsidR="005A13F1">
        <w:rPr>
          <w:rFonts w:ascii="D-DIN" w:hAnsi="D-DIN"/>
          <w:sz w:val="24"/>
        </w:rPr>
        <w:t>(0 ’00-1’40)</w:t>
      </w:r>
    </w:p>
    <w:p w14:paraId="67298A7C" w14:textId="62612123" w:rsidR="005A13F1" w:rsidRPr="005A13F1" w:rsidRDefault="005A13F1" w:rsidP="005A13F1">
      <w:pPr>
        <w:ind w:left="360"/>
        <w:rPr>
          <w:rFonts w:ascii="D-DIN" w:hAnsi="D-DIN"/>
          <w:i/>
          <w:iCs/>
        </w:rPr>
      </w:pPr>
      <w:r w:rsidRPr="005A13F1">
        <w:rPr>
          <w:rFonts w:ascii="D-DIN" w:hAnsi="D-DIN"/>
          <w:i/>
          <w:iCs/>
        </w:rPr>
        <w:t>16 février 2021 : le sommet de N’Djamena vient de se terminer et le président de la République</w:t>
      </w:r>
      <w:ins w:id="0" w:author="Grégory ROBERT" w:date="2022-11-29T19:13:00Z">
        <w:r w:rsidR="00EF5574">
          <w:rPr>
            <w:rFonts w:ascii="D-DIN" w:hAnsi="D-DIN"/>
            <w:i/>
            <w:iCs/>
          </w:rPr>
          <w:t xml:space="preserve"> française</w:t>
        </w:r>
      </w:ins>
      <w:r w:rsidRPr="005A13F1">
        <w:rPr>
          <w:rFonts w:ascii="D-DIN" w:hAnsi="D-DIN"/>
          <w:i/>
          <w:iCs/>
        </w:rPr>
        <w:t xml:space="preserve">, Emmanuel Macron, a réaffirmé </w:t>
      </w:r>
      <w:ins w:id="1" w:author="Grégory ROBERT" w:date="2022-11-29T19:13:00Z">
        <w:r w:rsidR="00EF5574">
          <w:rPr>
            <w:rFonts w:ascii="D-DIN" w:hAnsi="D-DIN"/>
            <w:i/>
            <w:iCs/>
          </w:rPr>
          <w:t>l'</w:t>
        </w:r>
      </w:ins>
      <w:del w:id="2" w:author="Grégory ROBERT" w:date="2022-11-29T19:13:00Z">
        <w:r w:rsidRPr="005A13F1" w:rsidDel="00EF5574">
          <w:rPr>
            <w:rFonts w:ascii="D-DIN" w:hAnsi="D-DIN"/>
            <w:i/>
            <w:iCs/>
          </w:rPr>
          <w:delText xml:space="preserve">notre </w:delText>
        </w:r>
      </w:del>
      <w:r w:rsidRPr="005A13F1">
        <w:rPr>
          <w:rFonts w:ascii="D-DIN" w:hAnsi="D-DIN"/>
          <w:i/>
          <w:iCs/>
        </w:rPr>
        <w:t>engagement</w:t>
      </w:r>
      <w:ins w:id="3" w:author="Grégory ROBERT" w:date="2022-11-29T19:13:00Z">
        <w:r w:rsidR="00EF5574">
          <w:rPr>
            <w:rFonts w:ascii="D-DIN" w:hAnsi="D-DIN"/>
            <w:i/>
            <w:iCs/>
          </w:rPr>
          <w:t xml:space="preserve"> de la France</w:t>
        </w:r>
      </w:ins>
      <w:r w:rsidRPr="005A13F1">
        <w:rPr>
          <w:rFonts w:ascii="D-DIN" w:hAnsi="D-DIN"/>
          <w:i/>
          <w:iCs/>
        </w:rPr>
        <w:t xml:space="preserve"> au Sahel. Le porte-parole du ministère</w:t>
      </w:r>
      <w:ins w:id="4" w:author="Grégory ROBERT" w:date="2022-11-29T19:13:00Z">
        <w:r w:rsidR="00EF5574">
          <w:rPr>
            <w:rFonts w:ascii="D-DIN" w:hAnsi="D-DIN"/>
            <w:i/>
            <w:iCs/>
          </w:rPr>
          <w:t xml:space="preserve"> français</w:t>
        </w:r>
      </w:ins>
      <w:r w:rsidRPr="005A13F1">
        <w:rPr>
          <w:rFonts w:ascii="D-DIN" w:hAnsi="D-DIN"/>
          <w:i/>
          <w:iCs/>
        </w:rPr>
        <w:t xml:space="preserve"> des Armées, Hervé Grandjean, fait le point.</w:t>
      </w:r>
      <w:r w:rsidRPr="005A13F1">
        <w:rPr>
          <w:rFonts w:ascii="D-DIN" w:hAnsi="D-DIN"/>
          <w:i/>
          <w:iCs/>
          <w:szCs w:val="20"/>
        </w:rPr>
        <w:t xml:space="preserve"> </w:t>
      </w:r>
    </w:p>
    <w:p w14:paraId="4C27B6CC" w14:textId="036AAB4F" w:rsidR="0044418E" w:rsidRPr="0044418E" w:rsidRDefault="0044418E" w:rsidP="005A13F1">
      <w:pPr>
        <w:pStyle w:val="Paragraphedeliste"/>
        <w:jc w:val="right"/>
        <w:rPr>
          <w:rFonts w:ascii="D-DIN" w:hAnsi="D-DIN"/>
          <w:sz w:val="24"/>
        </w:rPr>
      </w:pPr>
      <w:r w:rsidRPr="0044418E">
        <w:rPr>
          <w:rFonts w:ascii="D-DIN" w:hAnsi="D-DIN"/>
          <w:szCs w:val="20"/>
        </w:rPr>
        <w:t xml:space="preserve">Source : </w:t>
      </w:r>
      <w:r w:rsidRPr="0044418E">
        <w:rPr>
          <w:rFonts w:ascii="Roboto" w:hAnsi="Roboto"/>
          <w:color w:val="0F0F0F"/>
          <w:szCs w:val="20"/>
        </w:rPr>
        <w:t xml:space="preserve">@armee2terre </w:t>
      </w:r>
      <w:r w:rsidR="005A13F1" w:rsidRPr="005A13F1">
        <w:rPr>
          <w:rFonts w:ascii="D-DIN" w:hAnsi="D-DIN"/>
          <w:szCs w:val="20"/>
        </w:rPr>
        <w:t>https://www.youtube.com/watch?v=fvqnJk1PpzE</w:t>
      </w:r>
    </w:p>
    <w:p w14:paraId="24E7DA62" w14:textId="6B5BD13A" w:rsidR="0044418E" w:rsidRDefault="0044418E" w:rsidP="0044418E">
      <w:pPr>
        <w:tabs>
          <w:tab w:val="left" w:pos="3947"/>
        </w:tabs>
        <w:jc w:val="both"/>
        <w:rPr>
          <w:rFonts w:ascii="D-DIN" w:hAnsi="D-DIN"/>
          <w:lang w:eastAsia="en-US"/>
        </w:rPr>
      </w:pPr>
    </w:p>
    <w:p w14:paraId="0A1FA175" w14:textId="43BE1243" w:rsidR="00322A8A" w:rsidRDefault="00322A8A" w:rsidP="0044418E">
      <w:pPr>
        <w:tabs>
          <w:tab w:val="left" w:pos="3947"/>
        </w:tabs>
        <w:jc w:val="both"/>
        <w:rPr>
          <w:rFonts w:ascii="D-DIN" w:hAnsi="D-DIN"/>
          <w:lang w:eastAsia="en-US"/>
        </w:rPr>
      </w:pPr>
    </w:p>
    <w:p w14:paraId="6DCF6BEE" w14:textId="496C7043" w:rsidR="00526A3D" w:rsidRDefault="00526A3D" w:rsidP="0044418E">
      <w:pPr>
        <w:tabs>
          <w:tab w:val="left" w:pos="3947"/>
        </w:tabs>
        <w:jc w:val="both"/>
        <w:rPr>
          <w:rFonts w:ascii="D-DIN" w:hAnsi="D-DIN"/>
          <w:lang w:eastAsia="en-US"/>
        </w:rPr>
      </w:pPr>
    </w:p>
    <w:p w14:paraId="601B9C45" w14:textId="1E46EC6B" w:rsidR="00526A3D" w:rsidRDefault="00526A3D" w:rsidP="0044418E">
      <w:pPr>
        <w:tabs>
          <w:tab w:val="left" w:pos="3947"/>
        </w:tabs>
        <w:jc w:val="both"/>
        <w:rPr>
          <w:rFonts w:ascii="D-DIN" w:hAnsi="D-DIN"/>
          <w:lang w:eastAsia="en-US"/>
        </w:rPr>
      </w:pPr>
    </w:p>
    <w:p w14:paraId="21E8872F" w14:textId="77777777" w:rsidR="00526A3D" w:rsidRDefault="00526A3D" w:rsidP="0044418E">
      <w:pPr>
        <w:tabs>
          <w:tab w:val="left" w:pos="3947"/>
        </w:tabs>
        <w:jc w:val="both"/>
        <w:rPr>
          <w:rFonts w:ascii="D-DIN" w:hAnsi="D-DIN"/>
          <w:lang w:eastAsia="en-US"/>
        </w:rPr>
      </w:pPr>
    </w:p>
    <w:p w14:paraId="5CD90FE8" w14:textId="7096E665" w:rsidR="00322A8A" w:rsidRDefault="00526A3D" w:rsidP="00526A3D">
      <w:pPr>
        <w:tabs>
          <w:tab w:val="left" w:pos="3947"/>
        </w:tabs>
        <w:jc w:val="both"/>
        <w:rPr>
          <w:rFonts w:ascii="D-DIN" w:hAnsi="D-DIN"/>
          <w:lang w:eastAsia="en-US"/>
        </w:rPr>
      </w:pPr>
      <w:r>
        <w:rPr>
          <w:rFonts w:ascii="D-DIN" w:hAnsi="D-DIN"/>
          <w:lang w:eastAsia="en-US"/>
        </w:rPr>
        <w:t>C</w:t>
      </w:r>
      <w:r>
        <w:rPr>
          <w:rFonts w:ascii="D-DIN" w:hAnsi="D-DIN"/>
          <w:noProof/>
          <w:lang w:eastAsia="en-US"/>
        </w:rPr>
        <w:t>atégories</w:t>
      </w:r>
      <w:r>
        <w:rPr>
          <w:rFonts w:ascii="D-DIN" w:hAnsi="D-DIN"/>
          <w:lang w:eastAsia="en-US"/>
        </w:rPr>
        <w:t> :</w:t>
      </w:r>
    </w:p>
    <w:p w14:paraId="673D024F" w14:textId="4041ED43" w:rsidR="00322A8A" w:rsidRDefault="005A13F1" w:rsidP="0044418E">
      <w:pPr>
        <w:tabs>
          <w:tab w:val="left" w:pos="3947"/>
        </w:tabs>
        <w:jc w:val="both"/>
        <w:rPr>
          <w:rFonts w:ascii="D-DIN" w:hAnsi="D-DIN"/>
          <w:lang w:eastAsia="en-US"/>
        </w:rPr>
      </w:pPr>
      <w:r>
        <w:rPr>
          <w:rFonts w:ascii="D-DIN" w:hAnsi="D-DI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36A0E2" wp14:editId="72E2A06C">
                <wp:simplePos x="0" y="0"/>
                <wp:positionH relativeFrom="column">
                  <wp:posOffset>4654338</wp:posOffset>
                </wp:positionH>
                <wp:positionV relativeFrom="paragraph">
                  <wp:posOffset>169333</wp:posOffset>
                </wp:positionV>
                <wp:extent cx="1176867" cy="304800"/>
                <wp:effectExtent l="0" t="0" r="4445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867" cy="304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C65D3C" w14:textId="7B514896" w:rsidR="00E47EB9" w:rsidRDefault="005A13F1" w:rsidP="00E47EB9">
                            <w:r>
                              <w:t>Compte-rendu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E36A0E2" id="Zone de texte 7" o:spid="_x0000_s1027" type="#_x0000_t202" style="position:absolute;left:0;text-align:left;margin-left:366.5pt;margin-top:13.35pt;width:92.6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" fillcolor="#e7e6e6 [3214]" stroked="f" strokeweight=".5pt">
                <v:textbox>
                  <w:txbxContent>
                    <w:p w14:paraId="68C65D3C" w14:textId="7B514896" w:rsidR="00E47EB9" w:rsidRDefault="005A13F1" w:rsidP="00E47EB9">
                      <w:r>
                        <w:t>Compte-rendu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D-DIN" w:hAnsi="D-DI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F74BDD" wp14:editId="1232CD52">
                <wp:simplePos x="0" y="0"/>
                <wp:positionH relativeFrom="column">
                  <wp:posOffset>3367405</wp:posOffset>
                </wp:positionH>
                <wp:positionV relativeFrom="paragraph">
                  <wp:posOffset>160867</wp:posOffset>
                </wp:positionV>
                <wp:extent cx="1193800" cy="3048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304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C829C6" w14:textId="281FD714" w:rsidR="00E47EB9" w:rsidRDefault="005A13F1" w:rsidP="00E47EB9">
                            <w:r>
                              <w:t>Anti-terrorisme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1F74BDD" id="Zone de texte 6" o:spid="_x0000_s1028" type="#_x0000_t202" style="position:absolute;left:0;text-align:left;margin-left:265.15pt;margin-top:12.65pt;width:94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" fillcolor="#e7e6e6 [3214]" stroked="f" strokeweight=".5pt">
                <v:textbox>
                  <w:txbxContent>
                    <w:p w14:paraId="05C829C6" w14:textId="281FD714" w:rsidR="00E47EB9" w:rsidRDefault="005A13F1" w:rsidP="00E47EB9">
                      <w:r>
                        <w:t>Anti-terrorisme</w:t>
                      </w:r>
                    </w:p>
                  </w:txbxContent>
                </v:textbox>
              </v:shape>
            </w:pict>
          </mc:Fallback>
        </mc:AlternateContent>
      </w:r>
      <w:r w:rsidR="00526A3D">
        <w:rPr>
          <w:rFonts w:ascii="D-DIN" w:hAnsi="D-DI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670ABA" wp14:editId="2374134A">
                <wp:simplePos x="0" y="0"/>
                <wp:positionH relativeFrom="column">
                  <wp:posOffset>-262678</wp:posOffset>
                </wp:positionH>
                <wp:positionV relativeFrom="paragraph">
                  <wp:posOffset>165735</wp:posOffset>
                </wp:positionV>
                <wp:extent cx="1007110" cy="313267"/>
                <wp:effectExtent l="0" t="0" r="0" b="444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110" cy="313267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647955" w14:textId="19B1615E" w:rsidR="00526A3D" w:rsidRDefault="00526A3D" w:rsidP="00526A3D">
                            <w:r>
                              <w:t>FOS militaire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5670ABA" id="Zone de texte 8" o:spid="_x0000_s1029" type="#_x0000_t202" style="position:absolute;left:0;text-align:left;margin-left:-20.7pt;margin-top:13.05pt;width:79.3pt;height:24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" fillcolor="#e7e6e6 [3214]" stroked="f" strokeweight=".5pt">
                <v:textbox>
                  <w:txbxContent>
                    <w:p w14:paraId="7F647955" w14:textId="19B1615E" w:rsidR="00526A3D" w:rsidRDefault="00526A3D" w:rsidP="00526A3D">
                      <w:r>
                        <w:t>FOS militaire</w:t>
                      </w:r>
                    </w:p>
                  </w:txbxContent>
                </v:textbox>
              </v:shape>
            </w:pict>
          </mc:Fallback>
        </mc:AlternateContent>
      </w:r>
      <w:r w:rsidR="00E47EB9">
        <w:rPr>
          <w:rFonts w:ascii="D-DIN" w:hAnsi="D-DI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2716B0" wp14:editId="10FCE021">
                <wp:simplePos x="0" y="0"/>
                <wp:positionH relativeFrom="column">
                  <wp:posOffset>835872</wp:posOffset>
                </wp:positionH>
                <wp:positionV relativeFrom="paragraph">
                  <wp:posOffset>161925</wp:posOffset>
                </wp:positionV>
                <wp:extent cx="372110" cy="3048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" cy="304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0C7F1F" w14:textId="2152D08F" w:rsidR="00E47EB9" w:rsidRDefault="005A13F1" w:rsidP="00E47EB9">
                            <w:r>
                              <w:t>B1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B2716B0" id="Zone de texte 4" o:spid="_x0000_s1030" type="#_x0000_t202" style="position:absolute;left:0;text-align:left;margin-left:65.8pt;margin-top:12.75pt;width:29.3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" fillcolor="#e7e6e6 [3214]" stroked="f" strokeweight=".5pt">
                <v:textbox>
                  <w:txbxContent>
                    <w:p w14:paraId="4B0C7F1F" w14:textId="2152D08F" w:rsidR="00E47EB9" w:rsidRDefault="005A13F1" w:rsidP="00E47EB9">
                      <w:r>
                        <w:t>B1</w:t>
                      </w:r>
                    </w:p>
                  </w:txbxContent>
                </v:textbox>
              </v:shape>
            </w:pict>
          </mc:Fallback>
        </mc:AlternateContent>
      </w:r>
      <w:r w:rsidR="00E47EB9">
        <w:rPr>
          <w:rFonts w:ascii="D-DIN" w:hAnsi="D-DI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73D7B2" wp14:editId="0F883556">
                <wp:simplePos x="0" y="0"/>
                <wp:positionH relativeFrom="column">
                  <wp:posOffset>1301538</wp:posOffset>
                </wp:positionH>
                <wp:positionV relativeFrom="paragraph">
                  <wp:posOffset>161925</wp:posOffset>
                </wp:positionV>
                <wp:extent cx="973455" cy="304800"/>
                <wp:effectExtent l="0" t="0" r="444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" cy="304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894EFF" w14:textId="208BFEA0" w:rsidR="00DC7319" w:rsidRDefault="00E47EB9">
                            <w:r>
                              <w:t>Armée Terre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373D7B2" id="Zone de texte 3" o:spid="_x0000_s1031" type="#_x0000_t202" style="position:absolute;left:0;text-align:left;margin-left:102.5pt;margin-top:12.75pt;width:76.6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" fillcolor="#e7e6e6 [3214]" stroked="f" strokeweight=".5pt">
                <v:textbox>
                  <w:txbxContent>
                    <w:p w14:paraId="5A894EFF" w14:textId="208BFEA0" w:rsidR="00DC7319" w:rsidRDefault="00E47EB9">
                      <w:r>
                        <w:t>Armée Terre</w:t>
                      </w:r>
                    </w:p>
                  </w:txbxContent>
                </v:textbox>
              </v:shape>
            </w:pict>
          </mc:Fallback>
        </mc:AlternateContent>
      </w:r>
      <w:r w:rsidR="00E47EB9">
        <w:rPr>
          <w:rFonts w:ascii="D-DIN" w:hAnsi="D-DI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A17AE0" wp14:editId="6A7617B1">
                <wp:simplePos x="0" y="0"/>
                <wp:positionH relativeFrom="column">
                  <wp:posOffset>2393738</wp:posOffset>
                </wp:positionH>
                <wp:positionV relativeFrom="paragraph">
                  <wp:posOffset>161925</wp:posOffset>
                </wp:positionV>
                <wp:extent cx="889000" cy="3048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000" cy="304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A7908F" w14:textId="3CFBCB14" w:rsidR="00E47EB9" w:rsidRDefault="005A13F1" w:rsidP="00E47EB9">
                            <w:r>
                              <w:t>Opération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6A17AE0" id="Zone de texte 5" o:spid="_x0000_s1032" type="#_x0000_t202" style="position:absolute;left:0;text-align:left;margin-left:188.5pt;margin-top:12.75pt;width:70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" fillcolor="#e7e6e6 [3214]" stroked="f" strokeweight=".5pt">
                <v:textbox>
                  <w:txbxContent>
                    <w:p w14:paraId="2AA7908F" w14:textId="3CFBCB14" w:rsidR="00E47EB9" w:rsidRDefault="005A13F1" w:rsidP="00E47EB9">
                      <w:r>
                        <w:t>Opération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4F03DED" w14:textId="6314D095" w:rsidR="00322A8A" w:rsidRDefault="00322A8A" w:rsidP="00526A3D">
      <w:pPr>
        <w:tabs>
          <w:tab w:val="left" w:pos="3947"/>
        </w:tabs>
        <w:jc w:val="both"/>
        <w:rPr>
          <w:rFonts w:ascii="D-DIN" w:hAnsi="D-DIN"/>
          <w:lang w:eastAsia="en-US"/>
        </w:rPr>
      </w:pPr>
      <w:r>
        <w:rPr>
          <w:rFonts w:ascii="D-DIN" w:hAnsi="D-DIN"/>
          <w:lang w:eastAsia="en-US"/>
        </w:rPr>
        <w:t xml:space="preserve"> </w:t>
      </w:r>
    </w:p>
    <w:p w14:paraId="08A682C1" w14:textId="64AB84D3" w:rsidR="00526A3D" w:rsidRDefault="00526A3D" w:rsidP="0044418E">
      <w:pPr>
        <w:tabs>
          <w:tab w:val="left" w:pos="3947"/>
        </w:tabs>
        <w:jc w:val="both"/>
        <w:rPr>
          <w:rFonts w:ascii="D-DIN" w:hAnsi="D-DIN"/>
          <w:lang w:eastAsia="en-US"/>
        </w:rPr>
      </w:pPr>
    </w:p>
    <w:p w14:paraId="4620ECC3" w14:textId="77777777" w:rsidR="00526A3D" w:rsidRPr="0044418E" w:rsidRDefault="00526A3D" w:rsidP="0044418E">
      <w:pPr>
        <w:tabs>
          <w:tab w:val="left" w:pos="3947"/>
        </w:tabs>
        <w:jc w:val="both"/>
        <w:rPr>
          <w:rFonts w:ascii="D-DIN" w:hAnsi="D-DIN"/>
          <w:lang w:eastAsia="en-US"/>
        </w:rPr>
      </w:pPr>
    </w:p>
    <w:sectPr w:rsidR="00526A3D" w:rsidRPr="0044418E" w:rsidSect="00AB695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-DIN">
    <w:altName w:val="Calibri"/>
    <w:panose1 w:val="00000000000000000000"/>
    <w:charset w:val="4D"/>
    <w:family w:val="swiss"/>
    <w:notTrueType/>
    <w:pitch w:val="variable"/>
    <w:sig w:usb0="8000006F" w:usb1="4000000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Pro Cond Bold">
    <w:altName w:val="Calibri"/>
    <w:panose1 w:val="00000000000000000000"/>
    <w:charset w:val="00"/>
    <w:family w:val="swiss"/>
    <w:notTrueType/>
    <w:pitch w:val="variable"/>
    <w:sig w:usb0="A00002BF" w:usb1="4000207B" w:usb2="00000008" w:usb3="00000000" w:csb0="00000097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E623B"/>
    <w:multiLevelType w:val="hybridMultilevel"/>
    <w:tmpl w:val="C9741196"/>
    <w:lvl w:ilvl="0" w:tplc="0C94D5A0">
      <w:numFmt w:val="bullet"/>
      <w:lvlText w:val="-"/>
      <w:lvlJc w:val="left"/>
      <w:pPr>
        <w:ind w:left="1080" w:hanging="360"/>
      </w:pPr>
      <w:rPr>
        <w:rFonts w:ascii="D-DIN" w:eastAsia="Times New Roman" w:hAnsi="D-DIN" w:cs="Times New Roman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F767C2"/>
    <w:multiLevelType w:val="hybridMultilevel"/>
    <w:tmpl w:val="496C198C"/>
    <w:lvl w:ilvl="0" w:tplc="738AD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056A23"/>
    <w:multiLevelType w:val="hybridMultilevel"/>
    <w:tmpl w:val="16C87E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régory ROBERT">
    <w15:presenceInfo w15:providerId="AD" w15:userId="S::Gregory.Robert@francophonie.org::00f9a7a4-d67b-4761-9d01-a05442d8b3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E1A"/>
    <w:rsid w:val="00063154"/>
    <w:rsid w:val="001E6E1A"/>
    <w:rsid w:val="00243DE2"/>
    <w:rsid w:val="00306B49"/>
    <w:rsid w:val="00322A8A"/>
    <w:rsid w:val="0044418E"/>
    <w:rsid w:val="00526A3D"/>
    <w:rsid w:val="005A13F1"/>
    <w:rsid w:val="0077195D"/>
    <w:rsid w:val="008E3C63"/>
    <w:rsid w:val="00A66D08"/>
    <w:rsid w:val="00AB6954"/>
    <w:rsid w:val="00C8389D"/>
    <w:rsid w:val="00D20A89"/>
    <w:rsid w:val="00DC7319"/>
    <w:rsid w:val="00DE0DA4"/>
    <w:rsid w:val="00E47EB9"/>
    <w:rsid w:val="00EF5574"/>
    <w:rsid w:val="00F4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D9A2"/>
  <w15:chartTrackingRefBased/>
  <w15:docId w15:val="{3A82BB4F-509B-7A4C-9003-22021BC8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1"/>
    <w:qFormat/>
    <w:rsid w:val="0077195D"/>
    <w:pPr>
      <w:spacing w:line="276" w:lineRule="auto"/>
      <w:ind w:left="720"/>
      <w:contextualSpacing/>
      <w:jc w:val="both"/>
    </w:pPr>
    <w:rPr>
      <w:rFonts w:ascii="Tahoma" w:eastAsia="Times New Roman" w:hAnsi="Tahom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5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Tous</dc:creator>
  <cp:keywords/>
  <dc:description/>
  <cp:lastModifiedBy>Grégory ROBERT</cp:lastModifiedBy>
  <cp:revision>2</cp:revision>
  <cp:lastPrinted>2022-11-29T17:15:00Z</cp:lastPrinted>
  <dcterms:created xsi:type="dcterms:W3CDTF">2022-11-29T18:15:00Z</dcterms:created>
  <dcterms:modified xsi:type="dcterms:W3CDTF">2022-11-29T18:15:00Z</dcterms:modified>
</cp:coreProperties>
</file>